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i/>
          <w:sz w:val="22"/>
          <w:szCs w:val="22"/>
        </w:rPr>
      </w:pP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ins w:id="0" w:author="user" w:date="2012-11-20T08:22:00Z"/>
          <w:rFonts w:ascii="Arial" w:hAnsi="Arial" w:cs="Arial"/>
          <w:b/>
          <w:sz w:val="22"/>
          <w:szCs w:val="22"/>
        </w:rPr>
      </w:pPr>
    </w:p>
    <w:p w:rsidR="00671F4E" w:rsidRDefault="00671F4E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  <w:ins w:id="1" w:author="user" w:date="2012-11-20T08:22:00Z">
        <w:r>
          <w:rPr>
            <w:rFonts w:ascii="Arial" w:hAnsi="Arial" w:cs="Arial"/>
            <w:b/>
            <w:sz w:val="22"/>
            <w:szCs w:val="22"/>
          </w:rPr>
          <w:t>4A</w:t>
        </w:r>
      </w:ins>
      <w:bookmarkStart w:id="2" w:name="_GoBack"/>
      <w:bookmarkEnd w:id="2"/>
    </w:p>
    <w:p w:rsidR="00BD38E6" w:rsidDel="001667F1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jc w:val="center"/>
        <w:rPr>
          <w:del w:id="3" w:author="user" w:date="2012-11-12T15:15:00Z"/>
          <w:rFonts w:ascii="Arial" w:hAnsi="Arial" w:cs="Arial"/>
          <w:b/>
          <w:sz w:val="22"/>
          <w:szCs w:val="22"/>
        </w:rPr>
      </w:pPr>
      <w:del w:id="4" w:author="user" w:date="2012-11-12T15:15:00Z">
        <w:r w:rsidRPr="00BD38E6" w:rsidDel="001667F1">
          <w:rPr>
            <w:rFonts w:ascii="Arial" w:hAnsi="Arial" w:cs="Arial"/>
            <w:b/>
            <w:sz w:val="22"/>
            <w:szCs w:val="22"/>
          </w:rPr>
          <w:delText>ANNEX V</w:delText>
        </w:r>
        <w:r w:rsidDel="001667F1">
          <w:rPr>
            <w:rFonts w:ascii="Arial" w:hAnsi="Arial" w:cs="Arial"/>
            <w:b/>
            <w:sz w:val="22"/>
            <w:szCs w:val="22"/>
          </w:rPr>
          <w:delText>I</w:delText>
        </w:r>
      </w:del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</w:p>
    <w:p w:rsidR="00BD38E6" w:rsidRPr="007E2E7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rPr>
          <w:rFonts w:ascii="Arial" w:hAnsi="Arial" w:cs="Arial"/>
          <w:b/>
          <w:sz w:val="22"/>
          <w:szCs w:val="22"/>
        </w:rPr>
      </w:pPr>
      <w:r w:rsidRPr="007E2E76">
        <w:rPr>
          <w:rFonts w:ascii="Arial" w:hAnsi="Arial" w:cs="Arial"/>
          <w:b/>
          <w:sz w:val="22"/>
          <w:szCs w:val="22"/>
        </w:rPr>
        <w:t>TERMS OF REFERENCE OF CHAIRPERSON OF THE TYPHOON COMMITTEE</w:t>
      </w:r>
    </w:p>
    <w:p w:rsidR="00BD38E6" w:rsidRPr="007E2E76" w:rsidRDefault="00BD38E6" w:rsidP="00BD38E6">
      <w:pPr>
        <w:tabs>
          <w:tab w:val="num" w:pos="540"/>
          <w:tab w:val="left" w:pos="1080"/>
          <w:tab w:val="left" w:pos="1620"/>
        </w:tabs>
        <w:spacing w:line="240" w:lineRule="exact"/>
        <w:ind w:left="540" w:hanging="540"/>
        <w:jc w:val="center"/>
        <w:rPr>
          <w:rFonts w:ascii="Arial" w:hAnsi="Arial" w:cs="Arial"/>
          <w:b/>
          <w:sz w:val="22"/>
          <w:szCs w:val="22"/>
        </w:rPr>
      </w:pPr>
    </w:p>
    <w:p w:rsidR="00BD38E6" w:rsidRPr="007E2E76" w:rsidRDefault="00BD38E6" w:rsidP="00BD38E6">
      <w:pPr>
        <w:spacing w:line="240" w:lineRule="exact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The Chairperson shall:</w:t>
      </w:r>
    </w:p>
    <w:p w:rsidR="00BD38E6" w:rsidRPr="007E2E76" w:rsidRDefault="00BD38E6" w:rsidP="00BD38E6">
      <w:pPr>
        <w:spacing w:line="240" w:lineRule="exact"/>
        <w:rPr>
          <w:rFonts w:ascii="Arial" w:hAnsi="Arial" w:cs="Arial"/>
          <w:sz w:val="22"/>
          <w:szCs w:val="22"/>
        </w:rPr>
      </w:pP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Preside over the sessions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Consider the </w:t>
      </w:r>
      <w:del w:id="5" w:author="user" w:date="2012-07-06T14:43:00Z">
        <w:r w:rsidRPr="007E2E76" w:rsidDel="00D868E1">
          <w:rPr>
            <w:rFonts w:ascii="Arial" w:hAnsi="Arial" w:cs="Arial"/>
            <w:sz w:val="22"/>
            <w:szCs w:val="22"/>
          </w:rPr>
          <w:delText>work plan</w:delText>
        </w:r>
      </w:del>
      <w:ins w:id="6" w:author="user" w:date="2012-07-06T14:43:00Z">
        <w:r w:rsidR="00D868E1">
          <w:rPr>
            <w:rFonts w:ascii="Arial" w:hAnsi="Arial" w:cs="Arial"/>
            <w:sz w:val="22"/>
            <w:szCs w:val="22"/>
          </w:rPr>
          <w:t>Annual Operating Plan</w:t>
        </w:r>
      </w:ins>
      <w:r w:rsidRPr="007E2E76">
        <w:rPr>
          <w:rFonts w:ascii="Arial" w:hAnsi="Arial" w:cs="Arial"/>
          <w:sz w:val="22"/>
          <w:szCs w:val="22"/>
        </w:rPr>
        <w:t xml:space="preserve"> submitted by </w:t>
      </w:r>
      <w:del w:id="7" w:author="user" w:date="2012-07-06T14:40:00Z">
        <w:r w:rsidRPr="007E2E76" w:rsidDel="00D868E1">
          <w:rPr>
            <w:rFonts w:ascii="Arial" w:hAnsi="Arial" w:cs="Arial"/>
            <w:sz w:val="22"/>
            <w:szCs w:val="22"/>
          </w:rPr>
          <w:delText xml:space="preserve">TCS </w:delText>
        </w:r>
      </w:del>
      <w:ins w:id="8" w:author="user" w:date="2012-07-06T14:40:00Z">
        <w:r w:rsidR="00D868E1">
          <w:rPr>
            <w:rFonts w:ascii="Arial" w:hAnsi="Arial" w:cs="Arial"/>
            <w:sz w:val="22"/>
            <w:szCs w:val="22"/>
          </w:rPr>
          <w:t xml:space="preserve"> AWG </w:t>
        </w:r>
      </w:ins>
      <w:r w:rsidRPr="007E2E76">
        <w:rPr>
          <w:rFonts w:ascii="Arial" w:hAnsi="Arial" w:cs="Arial"/>
          <w:sz w:val="22"/>
          <w:szCs w:val="22"/>
        </w:rPr>
        <w:t xml:space="preserve">and recommend approval, if appropriate, to the TC at its next meeting.  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Provide guidance to TCS, if necessary, on implementation of the </w:t>
      </w:r>
      <w:del w:id="9" w:author="user" w:date="2012-07-06T14:43:00Z">
        <w:r w:rsidRPr="007E2E76" w:rsidDel="00D868E1">
          <w:rPr>
            <w:rFonts w:ascii="Arial" w:hAnsi="Arial" w:cs="Arial"/>
            <w:sz w:val="22"/>
            <w:szCs w:val="22"/>
          </w:rPr>
          <w:delText>work plan</w:delText>
        </w:r>
      </w:del>
      <w:ins w:id="10" w:author="user" w:date="2012-07-06T14:43:00Z">
        <w:r w:rsidR="00D868E1">
          <w:rPr>
            <w:rFonts w:ascii="Arial" w:hAnsi="Arial" w:cs="Arial"/>
            <w:sz w:val="22"/>
            <w:szCs w:val="22"/>
          </w:rPr>
          <w:t>Annual Operating Plan</w:t>
        </w:r>
      </w:ins>
      <w:r w:rsidRPr="007E2E76">
        <w:rPr>
          <w:rFonts w:ascii="Arial" w:hAnsi="Arial" w:cs="Arial"/>
          <w:sz w:val="22"/>
          <w:szCs w:val="22"/>
        </w:rPr>
        <w:t>, in consultation with the Vice-Chairperson and other guidance to the TCS as appropriate.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Direct the resource mobilization </w:t>
      </w:r>
      <w:proofErr w:type="spellStart"/>
      <w:r w:rsidRPr="007E2E76">
        <w:rPr>
          <w:rFonts w:ascii="Arial" w:hAnsi="Arial" w:cs="Arial"/>
          <w:sz w:val="22"/>
          <w:szCs w:val="22"/>
        </w:rPr>
        <w:t>programme</w:t>
      </w:r>
      <w:proofErr w:type="spellEnd"/>
      <w:r w:rsidRPr="007E2E76">
        <w:rPr>
          <w:rFonts w:ascii="Arial" w:hAnsi="Arial" w:cs="Arial"/>
          <w:sz w:val="22"/>
          <w:szCs w:val="22"/>
        </w:rPr>
        <w:t xml:space="preserve"> and accept grants on behalf of the Committee in consultation with TCS and parties concerned.</w:t>
      </w:r>
    </w:p>
    <w:p w:rsidR="00BD38E6" w:rsidRPr="007E2E76" w:rsidDel="00D868E1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del w:id="11" w:author="user" w:date="2012-07-06T14:44:00Z"/>
          <w:rFonts w:ascii="Arial" w:hAnsi="Arial" w:cs="Arial"/>
          <w:sz w:val="22"/>
          <w:szCs w:val="22"/>
        </w:rPr>
      </w:pPr>
      <w:del w:id="12" w:author="user" w:date="2012-07-06T14:44:00Z">
        <w:r w:rsidRPr="007E2E76" w:rsidDel="00D868E1">
          <w:rPr>
            <w:rFonts w:ascii="Arial" w:hAnsi="Arial" w:cs="Arial"/>
            <w:sz w:val="22"/>
            <w:szCs w:val="22"/>
          </w:rPr>
          <w:delText>Approve disbursement of funds for the TCS.</w:delText>
        </w:r>
      </w:del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Carry out such specific duties as are prescribed by the decisions of the Typhoon Committee and by the </w:t>
      </w:r>
      <w:r w:rsidRPr="007E2E76">
        <w:rPr>
          <w:rFonts w:ascii="Arial" w:hAnsi="Arial" w:cs="Arial"/>
          <w:b/>
          <w:i/>
          <w:sz w:val="22"/>
          <w:szCs w:val="22"/>
        </w:rPr>
        <w:t>Statute of the Typhoon Committee</w:t>
      </w:r>
      <w:r w:rsidRPr="007E2E76">
        <w:rPr>
          <w:rFonts w:ascii="Arial" w:hAnsi="Arial" w:cs="Arial"/>
          <w:sz w:val="22"/>
          <w:szCs w:val="22"/>
        </w:rPr>
        <w:t xml:space="preserve"> and </w:t>
      </w:r>
      <w:r w:rsidRPr="007E2E76">
        <w:rPr>
          <w:rFonts w:ascii="Arial" w:hAnsi="Arial" w:cs="Arial"/>
          <w:b/>
          <w:i/>
          <w:sz w:val="22"/>
          <w:szCs w:val="22"/>
        </w:rPr>
        <w:t>Rules of Procedure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Decide on behalf of the Typhoon Committee, after consultation with the Vice Chairperson, TCS and concerned parties, in accordance with the </w:t>
      </w:r>
      <w:r w:rsidRPr="007E2E76">
        <w:rPr>
          <w:rFonts w:ascii="Arial" w:hAnsi="Arial" w:cs="Arial"/>
          <w:b/>
          <w:i/>
          <w:sz w:val="22"/>
          <w:szCs w:val="22"/>
        </w:rPr>
        <w:t xml:space="preserve">Statute of the Typhoon Committee </w:t>
      </w:r>
      <w:r w:rsidRPr="007E2E76">
        <w:rPr>
          <w:rFonts w:ascii="Arial" w:hAnsi="Arial" w:cs="Arial"/>
          <w:sz w:val="22"/>
          <w:szCs w:val="22"/>
        </w:rPr>
        <w:t xml:space="preserve">and </w:t>
      </w:r>
      <w:r w:rsidRPr="007E2E76">
        <w:rPr>
          <w:rFonts w:ascii="Arial" w:hAnsi="Arial" w:cs="Arial"/>
          <w:b/>
          <w:i/>
          <w:sz w:val="22"/>
          <w:szCs w:val="22"/>
        </w:rPr>
        <w:t>Rules of Procedure of the Typhoon Committee</w:t>
      </w:r>
      <w:r w:rsidRPr="007E2E76">
        <w:rPr>
          <w:rFonts w:ascii="Arial" w:hAnsi="Arial" w:cs="Arial"/>
          <w:sz w:val="22"/>
          <w:szCs w:val="22"/>
        </w:rPr>
        <w:t>, on any recommendations, when the Chairperson considers that such actions, in the interest of the Committee, cannot be deferred until the next session of the Typhoon Committee.</w:t>
      </w:r>
    </w:p>
    <w:p w:rsidR="00BD38E6" w:rsidRPr="007E2E76" w:rsidRDefault="00BD38E6" w:rsidP="00D868E1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 xml:space="preserve">Report to the Typhoon Committee </w:t>
      </w:r>
      <w:del w:id="13" w:author="user" w:date="2012-07-06T14:46:00Z">
        <w:r w:rsidRPr="007E2E76" w:rsidDel="00D868E1">
          <w:rPr>
            <w:rFonts w:ascii="Arial" w:hAnsi="Arial" w:cs="Arial"/>
            <w:sz w:val="22"/>
            <w:szCs w:val="22"/>
          </w:rPr>
          <w:delText>actions and activities taken by the Chairperson in support of the Typhoon Committee’s decisions since the last s</w:delText>
        </w:r>
      </w:del>
      <w:ins w:id="14" w:author="user" w:date="2012-07-06T14:46:00Z">
        <w:r w:rsidR="00D868E1" w:rsidRPr="00D868E1">
          <w:rPr>
            <w:rFonts w:ascii="Arial" w:hAnsi="Arial" w:cs="Arial"/>
            <w:sz w:val="22"/>
            <w:szCs w:val="22"/>
          </w:rPr>
          <w:t>the progress and achievement in relation to the Committee’s ini</w:t>
        </w:r>
        <w:r w:rsidR="00D868E1">
          <w:rPr>
            <w:rFonts w:ascii="Arial" w:hAnsi="Arial" w:cs="Arial"/>
            <w:sz w:val="22"/>
            <w:szCs w:val="22"/>
          </w:rPr>
          <w:t>tiatives since the last session</w:t>
        </w:r>
      </w:ins>
      <w:del w:id="15" w:author="user" w:date="2012-07-06T14:47:00Z">
        <w:r w:rsidRPr="007E2E76" w:rsidDel="00D868E1">
          <w:rPr>
            <w:rFonts w:ascii="Arial" w:hAnsi="Arial" w:cs="Arial"/>
            <w:sz w:val="22"/>
            <w:szCs w:val="22"/>
          </w:rPr>
          <w:delText>ession</w:delText>
        </w:r>
      </w:del>
      <w:r w:rsidRPr="007E2E76">
        <w:rPr>
          <w:rFonts w:ascii="Arial" w:hAnsi="Arial" w:cs="Arial"/>
          <w:sz w:val="22"/>
          <w:szCs w:val="22"/>
        </w:rPr>
        <w:t xml:space="preserve">.  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Represent or appoint representative(s) on his/her behalf to represent the TC at external functions, pending on availability of resources and approval of the Typhoon Committee.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Decide the venue and time of meetings in consultation with the Secretariat, hosting Member and parties concerned.</w:t>
      </w:r>
    </w:p>
    <w:p w:rsidR="00BD38E6" w:rsidRPr="007E2E76" w:rsidRDefault="00BD38E6" w:rsidP="00BD38E6">
      <w:pPr>
        <w:numPr>
          <w:ilvl w:val="0"/>
          <w:numId w:val="1"/>
        </w:numPr>
        <w:spacing w:line="240" w:lineRule="exact"/>
        <w:ind w:left="540" w:hanging="540"/>
        <w:jc w:val="both"/>
        <w:rPr>
          <w:rFonts w:ascii="Arial" w:hAnsi="Arial" w:cs="Arial"/>
          <w:sz w:val="22"/>
          <w:szCs w:val="22"/>
        </w:rPr>
      </w:pPr>
      <w:r w:rsidRPr="007E2E76">
        <w:rPr>
          <w:rFonts w:ascii="Arial" w:hAnsi="Arial" w:cs="Arial"/>
          <w:sz w:val="22"/>
          <w:szCs w:val="22"/>
        </w:rPr>
        <w:t>Maintain files of his/her official correspondence as Chairperson of the Typhoon Committee and send copies of this correspondence to the Secretary of the Typhoon Committee.</w:t>
      </w:r>
    </w:p>
    <w:p w:rsidR="00BD38E6" w:rsidRPr="007E2E76" w:rsidRDefault="00BD38E6" w:rsidP="00BD38E6">
      <w:pPr>
        <w:rPr>
          <w:rFonts w:ascii="Arial" w:hAnsi="Arial" w:cs="Arial"/>
          <w:sz w:val="22"/>
          <w:szCs w:val="22"/>
        </w:rPr>
      </w:pPr>
    </w:p>
    <w:p w:rsidR="00775251" w:rsidRDefault="00775251"/>
    <w:sectPr w:rsidR="00775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A2700"/>
    <w:multiLevelType w:val="hybridMultilevel"/>
    <w:tmpl w:val="CFE06C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E6"/>
    <w:rsid w:val="0002240F"/>
    <w:rsid w:val="001667F1"/>
    <w:rsid w:val="001D3DD6"/>
    <w:rsid w:val="00671F4E"/>
    <w:rsid w:val="00775251"/>
    <w:rsid w:val="00BD38E6"/>
    <w:rsid w:val="00C7194E"/>
    <w:rsid w:val="00D24FEA"/>
    <w:rsid w:val="00D8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8E6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8E6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Project-OS.org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2012-09-16T08:23:00Z</dcterms:created>
  <dcterms:modified xsi:type="dcterms:W3CDTF">2012-11-20T00:22:00Z</dcterms:modified>
</cp:coreProperties>
</file>